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ackground w:color="FFFFFF"/>
  <w:body>
    <w:p w:rsidR="008A2843" w:rsidRDefault="008A2843" w14:paraId="10310704" w14:textId="77777777">
      <w:pPr>
        <w:jc w:val="center"/>
        <w:rPr>
          <w:b/>
          <w:color w:val="58A3DF"/>
          <w:sz w:val="40"/>
          <w:szCs w:val="40"/>
          <w:highlight w:val="white"/>
        </w:rPr>
      </w:pPr>
    </w:p>
    <w:p w:rsidR="008A2843" w:rsidP="19C30483" w:rsidRDefault="7CBE45F7" w14:paraId="43E6E438" w14:textId="3D08C6B7">
      <w:pPr>
        <w:jc w:val="right"/>
      </w:pPr>
      <w:r>
        <w:rPr>
          <w:noProof/>
        </w:rPr>
        <w:drawing>
          <wp:inline distT="0" distB="0" distL="0" distR="0" wp14:anchorId="18ADD3B8" wp14:editId="7C24FEAC">
            <wp:extent cx="1288985" cy="676647"/>
            <wp:effectExtent l="0" t="0" r="0" b="0"/>
            <wp:docPr id="516284966" name="Picture 516284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8985" cy="676647"/>
                    </a:xfrm>
                    <a:prstGeom prst="rect">
                      <a:avLst/>
                    </a:prstGeom>
                  </pic:spPr>
                </pic:pic>
              </a:graphicData>
            </a:graphic>
          </wp:inline>
        </w:drawing>
      </w:r>
      <w:r w:rsidR="00970BEB">
        <w:br/>
      </w:r>
    </w:p>
    <w:p w:rsidR="008A2843" w:rsidP="19C30483" w:rsidRDefault="00970BEB" w14:paraId="792CA2CE" w14:textId="2B073761">
      <w:pPr>
        <w:jc w:val="center"/>
        <w:rPr>
          <w:b/>
          <w:bCs/>
          <w:color w:val="58A3DF"/>
          <w:sz w:val="40"/>
          <w:szCs w:val="40"/>
          <w:highlight w:val="white"/>
        </w:rPr>
      </w:pPr>
      <w:r w:rsidRPr="19C30483">
        <w:rPr>
          <w:b/>
          <w:bCs/>
          <w:color w:val="58A3DF"/>
          <w:sz w:val="40"/>
          <w:szCs w:val="40"/>
          <w:highlight w:val="white"/>
        </w:rPr>
        <w:t>AM - “</w:t>
      </w:r>
      <w:r w:rsidRPr="19C30483" w:rsidR="3A6B958B">
        <w:rPr>
          <w:b/>
          <w:bCs/>
          <w:color w:val="58A3DF"/>
          <w:sz w:val="40"/>
          <w:szCs w:val="40"/>
          <w:highlight w:val="white"/>
        </w:rPr>
        <w:t>NZ Post</w:t>
      </w:r>
      <w:r w:rsidRPr="19C30483" w:rsidR="1FA77C29">
        <w:rPr>
          <w:b/>
          <w:bCs/>
          <w:color w:val="58A3DF"/>
          <w:sz w:val="40"/>
          <w:szCs w:val="40"/>
          <w:highlight w:val="white"/>
        </w:rPr>
        <w:t xml:space="preserve"> – </w:t>
      </w:r>
      <w:r w:rsidRPr="19C30483" w:rsidR="18A25E9D">
        <w:rPr>
          <w:b/>
          <w:bCs/>
          <w:color w:val="58A3DF"/>
          <w:sz w:val="40"/>
          <w:szCs w:val="40"/>
          <w:highlight w:val="white"/>
        </w:rPr>
        <w:t>Christmas</w:t>
      </w:r>
      <w:r w:rsidRPr="19C30483">
        <w:rPr>
          <w:b/>
          <w:bCs/>
          <w:color w:val="58A3DF"/>
          <w:sz w:val="40"/>
          <w:szCs w:val="40"/>
          <w:highlight w:val="white"/>
        </w:rPr>
        <w:t xml:space="preserve"> </w:t>
      </w:r>
      <w:r w:rsidRPr="19C30483" w:rsidR="1FA77C29">
        <w:rPr>
          <w:b/>
          <w:bCs/>
          <w:color w:val="58A3DF"/>
          <w:sz w:val="40"/>
          <w:szCs w:val="40"/>
          <w:highlight w:val="white"/>
        </w:rPr>
        <w:t xml:space="preserve">Delivery Deadlines </w:t>
      </w:r>
      <w:r w:rsidRPr="19C30483">
        <w:rPr>
          <w:b/>
          <w:bCs/>
          <w:color w:val="58A3DF"/>
          <w:sz w:val="40"/>
          <w:szCs w:val="40"/>
          <w:highlight w:val="white"/>
        </w:rPr>
        <w:t>Competition”</w:t>
      </w:r>
    </w:p>
    <w:p w:rsidR="008A2843" w:rsidRDefault="008A2843" w14:paraId="406EC481" w14:textId="77777777"/>
    <w:p w:rsidR="008A2843" w:rsidRDefault="00970BEB" w14:paraId="74755284" w14:textId="523AE018">
      <w:r>
        <w:t xml:space="preserve">By </w:t>
      </w:r>
      <w:proofErr w:type="gramStart"/>
      <w:r>
        <w:t>entering into</w:t>
      </w:r>
      <w:proofErr w:type="gramEnd"/>
      <w:r>
        <w:t xml:space="preserve"> thi</w:t>
      </w:r>
      <w:r w:rsidRPr="19C30483">
        <w:rPr>
          <w:highlight w:val="white"/>
        </w:rPr>
        <w:t xml:space="preserve">s </w:t>
      </w:r>
      <w:r w:rsidRPr="19C30483" w:rsidR="72F7981D">
        <w:rPr>
          <w:highlight w:val="white"/>
        </w:rPr>
        <w:t>NZ Post – Christmas Delivery Deadlines Competition</w:t>
      </w:r>
      <w:r w:rsidRPr="19C30483">
        <w:rPr>
          <w:highlight w:val="white"/>
        </w:rPr>
        <w:t xml:space="preserve"> </w:t>
      </w:r>
      <w:r>
        <w:t xml:space="preserve">promotion (the </w:t>
      </w:r>
      <w:r w:rsidRPr="19C30483">
        <w:rPr>
          <w:b/>
          <w:bCs/>
        </w:rPr>
        <w:t>Promotion</w:t>
      </w:r>
      <w:r>
        <w:t>), you agree to all of these terms and conditions.</w:t>
      </w:r>
    </w:p>
    <w:p w:rsidR="008A2843" w:rsidRDefault="008A2843" w14:paraId="53EB80FF" w14:textId="77777777"/>
    <w:p w:rsidR="008A2843" w:rsidRDefault="00970BEB" w14:paraId="0CC097F9" w14:textId="77777777">
      <w:pPr>
        <w:jc w:val="center"/>
        <w:rPr>
          <w:b/>
          <w:color w:val="58A3DF"/>
          <w:sz w:val="36"/>
          <w:szCs w:val="36"/>
        </w:rPr>
      </w:pPr>
      <w:r>
        <w:rPr>
          <w:b/>
          <w:color w:val="58A3DF"/>
          <w:sz w:val="36"/>
          <w:szCs w:val="36"/>
        </w:rPr>
        <w:t>Promotion Details</w:t>
      </w:r>
    </w:p>
    <w:p w:rsidR="008A2843" w:rsidRDefault="008A2843" w14:paraId="5392DD0F" w14:textId="77777777">
      <w:pPr>
        <w:rPr>
          <w:b/>
          <w:color w:val="58A3DF"/>
          <w:sz w:val="28"/>
          <w:szCs w:val="28"/>
        </w:rPr>
      </w:pPr>
    </w:p>
    <w:p w:rsidR="008A2843" w:rsidRDefault="00970BEB" w14:paraId="44376BBB" w14:textId="77777777">
      <w:pPr>
        <w:spacing w:line="240" w:lineRule="auto"/>
      </w:pPr>
      <w:r>
        <w:rPr>
          <w:b/>
          <w:color w:val="58A3DF"/>
          <w:sz w:val="28"/>
          <w:szCs w:val="28"/>
        </w:rPr>
        <w:t>Entry Period</w:t>
      </w:r>
    </w:p>
    <w:p w:rsidR="008A2843" w:rsidRDefault="008A2843" w14:paraId="1D2CB243" w14:textId="77777777">
      <w:pPr>
        <w:ind w:left="720"/>
      </w:pPr>
    </w:p>
    <w:p w:rsidR="008A2843" w:rsidRDefault="00970BEB" w14:paraId="56BF7933" w14:textId="6701A90B">
      <w:pPr>
        <w:numPr>
          <w:ilvl w:val="0"/>
          <w:numId w:val="5"/>
        </w:numPr>
      </w:pPr>
      <w:r>
        <w:t>Entry opens on</w:t>
      </w:r>
      <w:r w:rsidRPr="19C30483">
        <w:rPr>
          <w:highlight w:val="white"/>
        </w:rPr>
        <w:t xml:space="preserve"> </w:t>
      </w:r>
      <w:r w:rsidRPr="19C30483" w:rsidR="2E987352">
        <w:rPr>
          <w:highlight w:val="white"/>
        </w:rPr>
        <w:t>7</w:t>
      </w:r>
      <w:r w:rsidRPr="19C30483">
        <w:rPr>
          <w:highlight w:val="white"/>
        </w:rPr>
        <w:t xml:space="preserve"> </w:t>
      </w:r>
      <w:r w:rsidRPr="19C30483" w:rsidR="227B12AA">
        <w:rPr>
          <w:highlight w:val="white"/>
        </w:rPr>
        <w:t>Novem</w:t>
      </w:r>
      <w:r w:rsidRPr="19C30483">
        <w:rPr>
          <w:highlight w:val="white"/>
        </w:rPr>
        <w:t xml:space="preserve">ber 2023 at 7:30 am and closes on </w:t>
      </w:r>
      <w:r w:rsidRPr="19C30483" w:rsidR="7C9C3584">
        <w:rPr>
          <w:highlight w:val="white"/>
        </w:rPr>
        <w:t>15</w:t>
      </w:r>
      <w:r w:rsidRPr="19C30483">
        <w:rPr>
          <w:highlight w:val="white"/>
        </w:rPr>
        <w:t xml:space="preserve"> </w:t>
      </w:r>
      <w:r w:rsidRPr="19C30483" w:rsidR="44DC858E">
        <w:rPr>
          <w:highlight w:val="white"/>
        </w:rPr>
        <w:t>Novem</w:t>
      </w:r>
      <w:r w:rsidRPr="19C30483">
        <w:rPr>
          <w:highlight w:val="white"/>
        </w:rPr>
        <w:t>ber 2023 at 1</w:t>
      </w:r>
      <w:r w:rsidRPr="19C30483" w:rsidR="3AC7FF3D">
        <w:rPr>
          <w:highlight w:val="white"/>
        </w:rPr>
        <w:t>2</w:t>
      </w:r>
      <w:r w:rsidRPr="19C30483">
        <w:rPr>
          <w:highlight w:val="white"/>
        </w:rPr>
        <w:t xml:space="preserve">:00 </w:t>
      </w:r>
      <w:r w:rsidRPr="19C30483" w:rsidR="7E0FDCCC">
        <w:rPr>
          <w:highlight w:val="white"/>
        </w:rPr>
        <w:t>p</w:t>
      </w:r>
      <w:r w:rsidRPr="19C30483">
        <w:rPr>
          <w:highlight w:val="white"/>
        </w:rPr>
        <w:t>m (</w:t>
      </w:r>
      <w:r w:rsidRPr="19C30483">
        <w:rPr>
          <w:b/>
          <w:bCs/>
          <w:highlight w:val="white"/>
        </w:rPr>
        <w:t>Entry Period</w:t>
      </w:r>
      <w:r w:rsidRPr="19C30483">
        <w:rPr>
          <w:highlight w:val="white"/>
        </w:rPr>
        <w:t xml:space="preserve">). </w:t>
      </w:r>
    </w:p>
    <w:p w:rsidR="008A2843" w:rsidP="19C30483" w:rsidRDefault="00970BEB" w14:paraId="0A997099" w14:textId="06139D80">
      <w:pPr>
        <w:numPr>
          <w:ilvl w:val="0"/>
          <w:numId w:val="5"/>
        </w:numPr>
        <w:spacing w:after="100"/>
        <w:rPr>
          <w:highlight w:val="white"/>
        </w:rPr>
      </w:pPr>
      <w:r>
        <w:t>The winner will be announced o</w:t>
      </w:r>
      <w:r w:rsidRPr="19C30483">
        <w:rPr>
          <w:highlight w:val="white"/>
        </w:rPr>
        <w:t xml:space="preserve">n </w:t>
      </w:r>
      <w:r w:rsidRPr="19C30483" w:rsidR="649D8E46">
        <w:rPr>
          <w:highlight w:val="white"/>
        </w:rPr>
        <w:t>1</w:t>
      </w:r>
      <w:r w:rsidRPr="19C30483">
        <w:rPr>
          <w:highlight w:val="white"/>
        </w:rPr>
        <w:t xml:space="preserve">7 </w:t>
      </w:r>
      <w:r w:rsidRPr="19C30483" w:rsidR="14CCC2BC">
        <w:rPr>
          <w:highlight w:val="white"/>
        </w:rPr>
        <w:t>Novem</w:t>
      </w:r>
      <w:r w:rsidRPr="19C30483">
        <w:rPr>
          <w:highlight w:val="white"/>
        </w:rPr>
        <w:t>ber 2023.</w:t>
      </w:r>
    </w:p>
    <w:p w:rsidR="008A2843" w:rsidRDefault="008A2843" w14:paraId="3B81539B" w14:textId="77777777">
      <w:pPr>
        <w:rPr>
          <w:b/>
          <w:color w:val="58A3DF"/>
          <w:sz w:val="28"/>
          <w:szCs w:val="28"/>
        </w:rPr>
      </w:pPr>
    </w:p>
    <w:p w:rsidR="008A2843" w:rsidRDefault="00970BEB" w14:paraId="6B7139B9" w14:textId="77777777">
      <w:pPr>
        <w:rPr>
          <w:color w:val="000000"/>
        </w:rPr>
      </w:pPr>
      <w:r>
        <w:rPr>
          <w:b/>
          <w:color w:val="58A3DF"/>
          <w:sz w:val="28"/>
          <w:szCs w:val="28"/>
        </w:rPr>
        <w:t>How to Enter</w:t>
      </w:r>
    </w:p>
    <w:p w:rsidR="008A2843" w:rsidRDefault="008A2843" w14:paraId="71C054EE" w14:textId="77777777">
      <w:pPr>
        <w:rPr>
          <w:color w:val="000000"/>
        </w:rPr>
      </w:pPr>
    </w:p>
    <w:p w:rsidR="008A2843" w:rsidRDefault="00970BEB" w14:paraId="7A872FDC" w14:textId="77777777">
      <w:pPr>
        <w:ind w:left="283"/>
      </w:pPr>
      <w:r>
        <w:rPr>
          <w:b/>
        </w:rPr>
        <w:t>Website</w:t>
      </w:r>
    </w:p>
    <w:p w:rsidR="008A2843" w:rsidP="19C30483" w:rsidRDefault="00970BEB" w14:paraId="2F43FF70" w14:textId="298274FA">
      <w:pPr>
        <w:numPr>
          <w:ilvl w:val="0"/>
          <w:numId w:val="2"/>
        </w:numPr>
        <w:spacing w:before="200"/>
        <w:rPr>
          <w:highlight w:val="yellow"/>
        </w:rPr>
      </w:pPr>
      <w:r>
        <w:t>Entry is via</w:t>
      </w:r>
      <w:r w:rsidR="2F806E00">
        <w:t xml:space="preserve"> AM’s show page on Newshub.co.nz</w:t>
      </w:r>
    </w:p>
    <w:p w:rsidR="008A2843" w:rsidRDefault="00970BEB" w14:paraId="5EAB308C" w14:textId="77777777">
      <w:pPr>
        <w:numPr>
          <w:ilvl w:val="0"/>
          <w:numId w:val="2"/>
        </w:numPr>
        <w:rPr>
          <w:rFonts w:ascii="Tahoma" w:hAnsi="Tahoma" w:eastAsia="Tahoma" w:cs="Tahoma"/>
          <w:sz w:val="20"/>
          <w:szCs w:val="20"/>
        </w:rPr>
      </w:pPr>
      <w:r>
        <w:rPr>
          <w:highlight w:val="white"/>
        </w:rPr>
        <w:t>Entrants may enter once via the website entry method.</w:t>
      </w:r>
    </w:p>
    <w:p w:rsidR="008A2843" w:rsidRDefault="00970BEB" w14:paraId="687241ED" w14:textId="77777777">
      <w:pPr>
        <w:numPr>
          <w:ilvl w:val="0"/>
          <w:numId w:val="2"/>
        </w:numPr>
        <w:rPr>
          <w:highlight w:val="white"/>
        </w:rPr>
      </w:pPr>
      <w:r>
        <w:t>To be eligible for the Prize, entrants must fill out the relevant entry form in full during th</w:t>
      </w:r>
      <w:r>
        <w:rPr>
          <w:highlight w:val="white"/>
        </w:rPr>
        <w:t>e Entry Period.</w:t>
      </w:r>
    </w:p>
    <w:p w:rsidR="008A2843" w:rsidRDefault="00970BEB" w14:paraId="0257FD7D" w14:textId="3D0C580A">
      <w:pPr>
        <w:numPr>
          <w:ilvl w:val="0"/>
          <w:numId w:val="2"/>
        </w:numPr>
        <w:spacing w:after="100"/>
      </w:pPr>
      <w:r w:rsidRPr="19C30483">
        <w:rPr>
          <w:highlight w:val="white"/>
        </w:rPr>
        <w:t xml:space="preserve">When entering, entrants will need to </w:t>
      </w:r>
      <w:r w:rsidRPr="19C30483" w:rsidR="2029395A">
        <w:rPr>
          <w:highlight w:val="white"/>
        </w:rPr>
        <w:t>submit a picture of the gift they would send their overseas loved ones.</w:t>
      </w:r>
    </w:p>
    <w:p w:rsidR="008A2843" w:rsidRDefault="008A2843" w14:paraId="04A45677" w14:textId="77777777">
      <w:pPr>
        <w:rPr>
          <w:color w:val="000000"/>
        </w:rPr>
      </w:pPr>
    </w:p>
    <w:p w:rsidR="008A2843" w:rsidRDefault="00970BEB" w14:paraId="2F95D399" w14:textId="77777777">
      <w:pPr>
        <w:rPr>
          <w:color w:val="000000"/>
        </w:rPr>
      </w:pPr>
      <w:r>
        <w:rPr>
          <w:b/>
          <w:color w:val="58A3DF"/>
          <w:sz w:val="30"/>
          <w:szCs w:val="30"/>
        </w:rPr>
        <w:t>Winner Selection</w:t>
      </w:r>
    </w:p>
    <w:p w:rsidR="008A2843" w:rsidRDefault="00970BEB" w14:paraId="21E3602D" w14:textId="0890E7DF">
      <w:pPr>
        <w:numPr>
          <w:ilvl w:val="0"/>
          <w:numId w:val="5"/>
        </w:numPr>
        <w:spacing w:before="200" w:after="100"/>
        <w:rPr/>
      </w:pPr>
      <w:r w:rsidR="00970BEB">
        <w:rPr/>
        <w:t>The winner will be the entrant who will be judged</w:t>
      </w:r>
      <w:r w:rsidR="00BC6AC7">
        <w:rPr/>
        <w:t xml:space="preserve"> (by AM)</w:t>
      </w:r>
      <w:r w:rsidR="00970BEB">
        <w:rPr/>
        <w:t xml:space="preserve"> to have </w:t>
      </w:r>
      <w:r w:rsidR="00970BEB">
        <w:rPr/>
        <w:t>submitted</w:t>
      </w:r>
      <w:r w:rsidR="00970BEB">
        <w:rPr/>
        <w:t xml:space="preserve"> the best </w:t>
      </w:r>
      <w:r w:rsidR="58678827">
        <w:rPr/>
        <w:t>gift they would send their overseas loved ones</w:t>
      </w:r>
      <w:r w:rsidR="00970BEB">
        <w:rPr/>
        <w:t xml:space="preserve">. Finalists will be notified by phone during the week </w:t>
      </w:r>
      <w:r w:rsidR="00970BEB">
        <w:rPr/>
        <w:t>commencing</w:t>
      </w:r>
      <w:r w:rsidR="00970BEB">
        <w:rPr/>
        <w:t xml:space="preserve"> 1</w:t>
      </w:r>
      <w:r w:rsidR="2B71001A">
        <w:rPr/>
        <w:t>3</w:t>
      </w:r>
      <w:r w:rsidR="00970BEB">
        <w:rPr/>
        <w:t xml:space="preserve"> </w:t>
      </w:r>
      <w:r w:rsidR="5F863C7C">
        <w:rPr/>
        <w:t>Novemb</w:t>
      </w:r>
      <w:r w:rsidR="00970BEB">
        <w:rPr/>
        <w:t xml:space="preserve">er. The winner will be surprised live </w:t>
      </w:r>
      <w:r w:rsidR="00970BEB">
        <w:rPr/>
        <w:t>on air</w:t>
      </w:r>
      <w:r w:rsidR="00970BEB">
        <w:rPr/>
        <w:t xml:space="preserve"> during AM on the </w:t>
      </w:r>
      <w:r w:rsidR="59EF5E80">
        <w:rPr/>
        <w:t>1</w:t>
      </w:r>
      <w:r w:rsidR="00970BEB">
        <w:rPr/>
        <w:t xml:space="preserve">7th of </w:t>
      </w:r>
      <w:r w:rsidR="7242DF70">
        <w:rPr/>
        <w:t>Novem</w:t>
      </w:r>
      <w:r w:rsidR="00970BEB">
        <w:rPr/>
        <w:t xml:space="preserve">ber 2023. </w:t>
      </w:r>
    </w:p>
    <w:p w:rsidR="008A2843" w:rsidRDefault="008A2843" w14:paraId="2AED7381" w14:textId="77777777">
      <w:pPr>
        <w:rPr>
          <w:color w:val="000000"/>
        </w:rPr>
      </w:pPr>
    </w:p>
    <w:p w:rsidR="008A2843" w:rsidRDefault="00970BEB" w14:paraId="7274F330" w14:textId="77777777">
      <w:pPr>
        <w:rPr>
          <w:color w:val="000000"/>
        </w:rPr>
      </w:pPr>
      <w:r>
        <w:rPr>
          <w:b/>
          <w:color w:val="58A3DF"/>
          <w:sz w:val="30"/>
          <w:szCs w:val="30"/>
        </w:rPr>
        <w:t>Major Prize Details</w:t>
      </w:r>
    </w:p>
    <w:p w:rsidR="008A2843" w:rsidRDefault="008A2843" w14:paraId="0BA28066" w14:textId="77777777">
      <w:pPr>
        <w:ind w:left="283"/>
        <w:rPr>
          <w:color w:val="000000"/>
        </w:rPr>
      </w:pPr>
    </w:p>
    <w:p w:rsidR="008A2843" w:rsidRDefault="00970BEB" w14:paraId="74247FF9" w14:textId="77777777">
      <w:pPr>
        <w:ind w:left="283"/>
      </w:pPr>
      <w:r>
        <w:t xml:space="preserve">As part of this Promotion the winner(s) will receive </w:t>
      </w:r>
      <w:r>
        <w:rPr>
          <w:highlight w:val="white"/>
        </w:rPr>
        <w:t xml:space="preserve">1 </w:t>
      </w:r>
      <w:r>
        <w:t>major prize(s) consisting of:</w:t>
      </w:r>
    </w:p>
    <w:p w:rsidR="008A2843" w:rsidRDefault="008A2843" w14:paraId="374E7921" w14:textId="77777777">
      <w:pPr>
        <w:ind w:left="283"/>
      </w:pPr>
    </w:p>
    <w:p w:rsidR="008A2843" w:rsidP="19C30483" w:rsidRDefault="18F0CA2C" w14:paraId="5889C2A0" w14:textId="01C94430">
      <w:pPr>
        <w:ind w:left="720"/>
        <w:rPr>
          <w:b/>
          <w:bCs/>
          <w:highlight w:val="white"/>
        </w:rPr>
      </w:pPr>
      <w:r w:rsidRPr="19C30483">
        <w:rPr>
          <w:b/>
          <w:bCs/>
          <w:highlight w:val="white"/>
        </w:rPr>
        <w:t>Voucher</w:t>
      </w:r>
      <w:r w:rsidRPr="19C30483" w:rsidR="00970BEB">
        <w:rPr>
          <w:b/>
          <w:bCs/>
          <w:highlight w:val="white"/>
        </w:rPr>
        <w:t xml:space="preserve"> prize</w:t>
      </w:r>
    </w:p>
    <w:p w:rsidR="00970BEB" w:rsidP="19C30483" w:rsidRDefault="00970BEB" w14:paraId="48839AC4" w14:textId="7684F3CA">
      <w:pPr>
        <w:numPr>
          <w:ilvl w:val="0"/>
          <w:numId w:val="3"/>
        </w:numPr>
        <w:spacing w:before="200"/>
      </w:pPr>
      <w:r>
        <w:t xml:space="preserve">One (1) x </w:t>
      </w:r>
      <w:r w:rsidR="6FF8498D">
        <w:t>$2,500 Prezzy Card</w:t>
      </w:r>
    </w:p>
    <w:p w:rsidR="008A2843" w:rsidRDefault="008A2843" w14:paraId="58F438A1" w14:textId="77777777"/>
    <w:p w:rsidR="008A2843" w:rsidRDefault="008A2843" w14:paraId="2C2D6F07" w14:textId="77777777"/>
    <w:p w:rsidR="008A2843" w:rsidRDefault="008A2843" w14:paraId="660920A7" w14:textId="77777777"/>
    <w:p w:rsidR="008A2843" w:rsidRDefault="008A2843" w14:paraId="0736A0F4" w14:textId="77777777"/>
    <w:p w:rsidR="008A2843" w:rsidRDefault="00970BEB" w14:paraId="55C974E6" w14:textId="77777777">
      <w:pPr>
        <w:rPr>
          <w:color w:val="000000"/>
        </w:rPr>
      </w:pPr>
      <w:r>
        <w:rPr>
          <w:b/>
          <w:color w:val="58A3DF"/>
          <w:sz w:val="30"/>
          <w:szCs w:val="30"/>
        </w:rPr>
        <w:lastRenderedPageBreak/>
        <w:t>Conditions</w:t>
      </w:r>
    </w:p>
    <w:p w:rsidR="008A2843" w:rsidRDefault="00970BEB" w14:paraId="2C96879A" w14:textId="77777777">
      <w:pPr>
        <w:numPr>
          <w:ilvl w:val="0"/>
          <w:numId w:val="5"/>
        </w:numPr>
        <w:spacing w:before="200"/>
      </w:pPr>
      <w:r>
        <w:t>Promotion conditions include:</w:t>
      </w:r>
    </w:p>
    <w:p w:rsidR="008A2843" w:rsidRDefault="00970BEB" w14:paraId="25DCF5F0" w14:textId="77777777">
      <w:pPr>
        <w:numPr>
          <w:ilvl w:val="1"/>
          <w:numId w:val="5"/>
        </w:numPr>
      </w:pPr>
      <w:r>
        <w:rPr>
          <w:highlight w:val="white"/>
        </w:rPr>
        <w:t>Entrants must be aged 18 years and older.</w:t>
      </w:r>
    </w:p>
    <w:p w:rsidR="008A2843" w:rsidRDefault="00970BEB" w14:paraId="28D3CD9C" w14:textId="77777777">
      <w:pPr>
        <w:numPr>
          <w:ilvl w:val="1"/>
          <w:numId w:val="5"/>
        </w:numPr>
      </w:pPr>
      <w:r>
        <w:t>Entrants must be residents</w:t>
      </w:r>
      <w:r>
        <w:rPr>
          <w:highlight w:val="white"/>
        </w:rPr>
        <w:t xml:space="preserve"> of New Zealand.</w:t>
      </w:r>
    </w:p>
    <w:p w:rsidR="008A2843" w:rsidRDefault="00970BEB" w14:paraId="60838FD8" w14:textId="77777777">
      <w:pPr>
        <w:numPr>
          <w:ilvl w:val="1"/>
          <w:numId w:val="5"/>
        </w:numPr>
      </w:pPr>
      <w:r>
        <w:t>If you are nominating someone, you must have that nominee’s express consent to do so. The nominee must agree to be bound by the terms of this Promotion.</w:t>
      </w:r>
    </w:p>
    <w:p w:rsidR="008A2843" w:rsidRDefault="00970BEB" w14:paraId="323237D2" w14:textId="77777777">
      <w:pPr>
        <w:numPr>
          <w:ilvl w:val="1"/>
          <w:numId w:val="5"/>
        </w:numPr>
      </w:pPr>
      <w:r>
        <w:t>Entrants agree that, if selected by the promoter, the promoter can record them and disseminate such recordings in connection with this Promotion.</w:t>
      </w:r>
    </w:p>
    <w:p w:rsidR="008A2843" w:rsidRDefault="00970BEB" w14:paraId="4B9451C6" w14:textId="7AB1437A">
      <w:pPr>
        <w:numPr>
          <w:ilvl w:val="1"/>
          <w:numId w:val="5"/>
        </w:numPr>
      </w:pPr>
      <w:r>
        <w:t xml:space="preserve">Entrants agree that their phone calls or any recordings or other assets they provide as part of the promotion may be played on air or put on the </w:t>
      </w:r>
      <w:r w:rsidR="67DCB172">
        <w:t>promoter's</w:t>
      </w:r>
      <w:r>
        <w:t xml:space="preserve"> online platforms. </w:t>
      </w:r>
    </w:p>
    <w:p w:rsidR="00970BEB" w:rsidP="19C30483" w:rsidRDefault="00970BEB" w14:paraId="33E63FD9" w14:textId="21A00EBB">
      <w:pPr>
        <w:numPr>
          <w:ilvl w:val="1"/>
          <w:numId w:val="5"/>
        </w:numPr>
        <w:rPr>
          <w:u w:val="single"/>
        </w:rPr>
      </w:pPr>
      <w:r>
        <w:t>The Promoter may pass on a winner’s details to the Promotion partner for the purposes of providing the prize.</w:t>
      </w:r>
    </w:p>
    <w:p w:rsidR="7CD20E4E" w:rsidP="19C30483" w:rsidRDefault="7CD20E4E" w14:paraId="6CE3D69C" w14:textId="4F27D27C">
      <w:pPr>
        <w:numPr>
          <w:ilvl w:val="1"/>
          <w:numId w:val="5"/>
        </w:numPr>
        <w:rPr>
          <w:u w:val="single"/>
        </w:rPr>
      </w:pPr>
      <w:r>
        <w:t xml:space="preserve">Entries containing any NZ Post prohibited items will be disqualified – Prohibited items can be found at the following link - </w:t>
      </w:r>
      <w:r w:rsidRPr="19C30483">
        <w:rPr>
          <w:u w:val="single"/>
        </w:rPr>
        <w:t>https://www.nzpost.co.nz/personal/sending-in-nz/restricted-prohibited-items</w:t>
      </w:r>
    </w:p>
    <w:p w:rsidR="008A2843" w:rsidRDefault="008A2843" w14:paraId="6703B684" w14:textId="77777777">
      <w:pPr>
        <w:rPr>
          <w:color w:val="000000"/>
        </w:rPr>
      </w:pPr>
    </w:p>
    <w:p w:rsidR="008A2843" w:rsidRDefault="00970BEB" w14:paraId="147DCCC2" w14:textId="77777777">
      <w:pPr>
        <w:rPr>
          <w:color w:val="000000"/>
        </w:rPr>
      </w:pPr>
      <w:r>
        <w:rPr>
          <w:b/>
          <w:color w:val="58A3DF"/>
          <w:sz w:val="30"/>
          <w:szCs w:val="30"/>
        </w:rPr>
        <w:t>Promoter</w:t>
      </w:r>
    </w:p>
    <w:p w:rsidR="008A2843" w:rsidRDefault="00970BEB" w14:paraId="3924EA0C" w14:textId="77777777">
      <w:pPr>
        <w:numPr>
          <w:ilvl w:val="0"/>
          <w:numId w:val="6"/>
        </w:numPr>
        <w:spacing w:before="200" w:after="100"/>
      </w:pPr>
      <w:r>
        <w:t>Discovery NZ Limited (“Warner Bros. Discovery”), company number 4587159.</w:t>
      </w:r>
    </w:p>
    <w:p w:rsidR="008A2843" w:rsidRDefault="008A2843" w14:paraId="58339158" w14:textId="77777777">
      <w:pPr>
        <w:rPr>
          <w:color w:val="000000"/>
        </w:rPr>
      </w:pPr>
    </w:p>
    <w:p w:rsidR="008A2843" w:rsidRDefault="00970BEB" w14:paraId="4D5BC5A5" w14:textId="77777777">
      <w:pPr>
        <w:rPr>
          <w:color w:val="000000"/>
        </w:rPr>
      </w:pPr>
      <w:r>
        <w:rPr>
          <w:b/>
          <w:color w:val="58A3DF"/>
          <w:sz w:val="30"/>
          <w:szCs w:val="30"/>
        </w:rPr>
        <w:t>Rules</w:t>
      </w:r>
    </w:p>
    <w:p w:rsidR="008A2843" w:rsidRDefault="00970BEB" w14:paraId="54BA1B43" w14:textId="77777777">
      <w:pPr>
        <w:numPr>
          <w:ilvl w:val="0"/>
          <w:numId w:val="5"/>
        </w:numPr>
        <w:spacing w:before="200"/>
      </w:pPr>
      <w:r>
        <w:t>The Rules that apply to this Promotion are the Specific Rules (being the rules set out above), together with the General Rules.</w:t>
      </w:r>
    </w:p>
    <w:p w:rsidR="008A2843" w:rsidRDefault="00970BEB" w14:paraId="02B4CEC2" w14:textId="77777777">
      <w:pPr>
        <w:numPr>
          <w:ilvl w:val="0"/>
          <w:numId w:val="5"/>
        </w:numPr>
        <w:spacing w:after="100"/>
      </w:pPr>
      <w:r>
        <w:t xml:space="preserve">By </w:t>
      </w:r>
      <w:proofErr w:type="gramStart"/>
      <w:r>
        <w:t>entering into</w:t>
      </w:r>
      <w:proofErr w:type="gramEnd"/>
      <w:r>
        <w:t xml:space="preserve"> this Promotion, you agree to the Rules and confirm that you have the necessary authority (for example from the bill payer or owner of a telephone) to enter into the Promotion.</w:t>
      </w:r>
    </w:p>
    <w:p w:rsidR="008A2843" w:rsidRDefault="00970BEB" w14:paraId="6D6C8DCA" w14:textId="77777777">
      <w:pPr>
        <w:widowControl w:val="0"/>
        <w:pBdr>
          <w:top w:val="nil"/>
          <w:left w:val="nil"/>
          <w:bottom w:val="nil"/>
          <w:right w:val="nil"/>
          <w:between w:val="nil"/>
        </w:pBdr>
      </w:pPr>
      <w:r>
        <w:br w:type="page"/>
      </w:r>
    </w:p>
    <w:p w:rsidR="008A2843" w:rsidRDefault="00970BEB" w14:paraId="788869C1" w14:textId="77777777">
      <w:pPr>
        <w:jc w:val="center"/>
      </w:pPr>
      <w:r>
        <w:rPr>
          <w:b/>
          <w:color w:val="58A3DF"/>
          <w:sz w:val="30"/>
          <w:szCs w:val="30"/>
        </w:rPr>
        <w:lastRenderedPageBreak/>
        <w:t>GENERAL</w:t>
      </w:r>
    </w:p>
    <w:p w:rsidR="008A2843" w:rsidRDefault="008A2843" w14:paraId="244E0D1F" w14:textId="77777777">
      <w:pPr>
        <w:ind w:hanging="141"/>
      </w:pPr>
    </w:p>
    <w:p w:rsidR="008A2843" w:rsidRDefault="00970BEB" w14:paraId="615A296A" w14:textId="77777777">
      <w:pPr>
        <w:numPr>
          <w:ilvl w:val="0"/>
          <w:numId w:val="4"/>
        </w:numPr>
        <w:spacing w:before="200"/>
        <w:ind w:left="425"/>
      </w:pPr>
      <w:r>
        <w:t xml:space="preserve">The Specific Rules for a Promotion, along with these General Rules, form the terms and conditions for the Promotion (the </w:t>
      </w:r>
      <w:r>
        <w:rPr>
          <w:b/>
        </w:rPr>
        <w:t>Rules</w:t>
      </w:r>
      <w:r>
        <w:t xml:space="preserve">). </w:t>
      </w:r>
    </w:p>
    <w:p w:rsidR="008A2843" w:rsidRDefault="00970BEB" w14:paraId="5AF3A877" w14:textId="77777777">
      <w:pPr>
        <w:numPr>
          <w:ilvl w:val="0"/>
          <w:numId w:val="4"/>
        </w:numPr>
        <w:ind w:left="425"/>
      </w:pPr>
      <w:r>
        <w:t>The Promotion is open to New Zealand residents only. In addition to any restrictions noted in the Specific Rules, the following individuals may not enter this Promotion:</w:t>
      </w:r>
    </w:p>
    <w:p w:rsidR="008A2843" w:rsidRDefault="00970BEB" w14:paraId="5092B8B8" w14:textId="77777777">
      <w:pPr>
        <w:numPr>
          <w:ilvl w:val="1"/>
          <w:numId w:val="4"/>
        </w:numPr>
        <w:ind w:left="850"/>
      </w:pPr>
      <w:r>
        <w:t>employees of Warner Bros. Discovery, participating sponsors, promoters and/or associated advertising agencies (and their family members</w:t>
      </w:r>
      <w:proofErr w:type="gramStart"/>
      <w:r>
        <w:t>);</w:t>
      </w:r>
      <w:proofErr w:type="gramEnd"/>
    </w:p>
    <w:p w:rsidR="008A2843" w:rsidRDefault="00970BEB" w14:paraId="27C53C5E" w14:textId="21745E0C">
      <w:pPr>
        <w:numPr>
          <w:ilvl w:val="1"/>
          <w:numId w:val="4"/>
        </w:numPr>
        <w:ind w:left="850"/>
      </w:pPr>
      <w:r>
        <w:t xml:space="preserve">anyone who has won a prize from the channel running this Promotion either </w:t>
      </w:r>
      <w:del w:author="Danish, Jacqui" w:date="2023-08-15T11:52:00Z" w:id="1">
        <w:r w:rsidDel="00970BEB">
          <w:delText xml:space="preserve"> </w:delText>
        </w:r>
      </w:del>
      <w:r>
        <w:t xml:space="preserve">in the 14 days prior to the Promotion start date or (where the prize was valued at over $1000) during the period 90 days prior to the Promotion start </w:t>
      </w:r>
      <w:proofErr w:type="gramStart"/>
      <w:r>
        <w:t>date;</w:t>
      </w:r>
      <w:proofErr w:type="gramEnd"/>
      <w:r>
        <w:t xml:space="preserve"> </w:t>
      </w:r>
    </w:p>
    <w:p w:rsidR="008A2843" w:rsidRDefault="00970BEB" w14:paraId="54A9AD9A" w14:textId="77777777">
      <w:pPr>
        <w:numPr>
          <w:ilvl w:val="1"/>
          <w:numId w:val="4"/>
        </w:numPr>
        <w:ind w:left="850"/>
      </w:pPr>
      <w:r>
        <w:t>anyone who has been made aware of non-public details of the Promotion by employees of Warner Bros. Discovery, participating sponsors, promoters and/or associated advertising agencies (and their family members</w:t>
      </w:r>
      <w:proofErr w:type="gramStart"/>
      <w:r>
        <w:t>);</w:t>
      </w:r>
      <w:proofErr w:type="gramEnd"/>
    </w:p>
    <w:p w:rsidR="008A2843" w:rsidRDefault="00970BEB" w14:paraId="0C75C36B" w14:textId="77777777">
      <w:pPr>
        <w:numPr>
          <w:ilvl w:val="1"/>
          <w:numId w:val="4"/>
        </w:numPr>
        <w:ind w:left="850"/>
      </w:pPr>
      <w:r>
        <w:t>anyone under 18 years old, unless otherwise stated in the Specific Rules.</w:t>
      </w:r>
    </w:p>
    <w:p w:rsidR="008A2843" w:rsidRDefault="00970BEB" w14:paraId="1CD68483" w14:textId="77777777">
      <w:pPr>
        <w:numPr>
          <w:ilvl w:val="0"/>
          <w:numId w:val="4"/>
        </w:numPr>
        <w:ind w:left="425"/>
      </w:pPr>
      <w:r>
        <w:t>Unless otherwise specified in the specific rules, entrants must complete all stages of entry themselves. Entries cannot be sent in through agents or third parties on another person’s behalf, and websites or multiple accounts will be disqualified.</w:t>
      </w:r>
    </w:p>
    <w:p w:rsidR="008A2843" w:rsidRDefault="00970BEB" w14:paraId="6CA6689C" w14:textId="77777777">
      <w:pPr>
        <w:numPr>
          <w:ilvl w:val="0"/>
          <w:numId w:val="4"/>
        </w:numPr>
        <w:ind w:left="425"/>
      </w:pPr>
      <w:r>
        <w:t xml:space="preserve">Warner Bros. Discovery’s decision is final in relation to the selection of prize winner(s), any dispute regarding the Rules, and/or the conduct or the results of a Promotion. </w:t>
      </w:r>
    </w:p>
    <w:p w:rsidR="008A2843" w:rsidRDefault="00970BEB" w14:paraId="47080C67" w14:textId="77777777">
      <w:pPr>
        <w:numPr>
          <w:ilvl w:val="0"/>
          <w:numId w:val="4"/>
        </w:numPr>
        <w:ind w:left="425"/>
      </w:pPr>
      <w:r>
        <w:t xml:space="preserve">Warner Bros. Discovery reserves the right to cancel, terminate, </w:t>
      </w:r>
      <w:proofErr w:type="gramStart"/>
      <w:r>
        <w:t>modify</w:t>
      </w:r>
      <w:proofErr w:type="gramEnd"/>
      <w:r>
        <w:t xml:space="preserve"> or suspend the Promotion or Prize and/or vary the Rules at any time without prior notice.</w:t>
      </w:r>
    </w:p>
    <w:p w:rsidR="008A2843" w:rsidRDefault="00970BEB" w14:paraId="1AD09C45" w14:textId="77777777">
      <w:pPr>
        <w:numPr>
          <w:ilvl w:val="0"/>
          <w:numId w:val="4"/>
        </w:numPr>
        <w:ind w:left="425"/>
      </w:pPr>
      <w:r>
        <w:t xml:space="preserve">Warner Bros. Discovery may refuse or disqualify any entry (including winning entries) if Warner Bros. Discovery decides in its sole discretion that the entrant has not complied with these Rules, or if he or she has acted in a way which Warner Bros. Discovery reasonably considers to be inappropriate, unlawful, </w:t>
      </w:r>
      <w:proofErr w:type="gramStart"/>
      <w:r>
        <w:t>offensive</w:t>
      </w:r>
      <w:proofErr w:type="gramEnd"/>
      <w:r>
        <w:t xml:space="preserve"> or otherwise not in the spirit of the Promotion. If the winning entry is disqualified, Warner Bros. Discovery reserves the right to award the prize to another entrant without notice to the disqualified entrant(s).</w:t>
      </w:r>
    </w:p>
    <w:p w:rsidR="008A2843" w:rsidRDefault="00970BEB" w14:paraId="5007B62B" w14:textId="77777777">
      <w:pPr>
        <w:numPr>
          <w:ilvl w:val="0"/>
          <w:numId w:val="4"/>
        </w:numPr>
        <w:ind w:left="425"/>
      </w:pPr>
      <w:r>
        <w:t>Where a winner is selected by a voting mechanism: Warner Bros. Discovery’s decision on voting arrangements and validity of votes will be final. Warner Bros. Discovery reserves the right to discount votes if Warner Bros. Discovery suspects bulk voting is taking, or has taken place, to inappropriately influence or manipulate the voting procedures. Warner Bros. Discovery reserves the right to disqualify anyone who is suspected of engaging in, or benefitting from, irregular or fraudulent voting.</w:t>
      </w:r>
    </w:p>
    <w:p w:rsidR="008A2843" w:rsidRDefault="00970BEB" w14:paraId="52E464D0" w14:textId="77777777">
      <w:pPr>
        <w:numPr>
          <w:ilvl w:val="0"/>
          <w:numId w:val="4"/>
        </w:numPr>
        <w:ind w:left="425"/>
      </w:pPr>
      <w:r>
        <w:t>If you are entering a Promotion via text, your service provider may charge you for that text.</w:t>
      </w:r>
    </w:p>
    <w:p w:rsidR="008A2843" w:rsidRDefault="00970BEB" w14:paraId="1EFC6D8F" w14:textId="77777777">
      <w:pPr>
        <w:numPr>
          <w:ilvl w:val="0"/>
          <w:numId w:val="4"/>
        </w:numPr>
        <w:spacing w:after="100"/>
        <w:ind w:left="425"/>
      </w:pPr>
      <w:r>
        <w:t>The Promotion is governed by New Zealand law.</w:t>
      </w:r>
    </w:p>
    <w:p w:rsidR="19C30483" w:rsidP="19C30483" w:rsidRDefault="19C30483" w14:paraId="1D6BD395" w14:textId="5EE4AB9A">
      <w:pPr>
        <w:spacing w:after="100"/>
      </w:pPr>
    </w:p>
    <w:p w:rsidR="008A2843" w:rsidRDefault="00970BEB" w14:paraId="5503D34D" w14:textId="77777777">
      <w:pPr>
        <w:ind w:left="283" w:hanging="360"/>
      </w:pPr>
      <w:r>
        <w:rPr>
          <w:b/>
          <w:color w:val="58A3DF"/>
        </w:rPr>
        <w:t>PRIZES</w:t>
      </w:r>
    </w:p>
    <w:p w:rsidR="008A2843" w:rsidRDefault="00970BEB" w14:paraId="0ECE0E56" w14:textId="77777777">
      <w:pPr>
        <w:numPr>
          <w:ilvl w:val="0"/>
          <w:numId w:val="4"/>
        </w:numPr>
        <w:spacing w:before="200"/>
        <w:ind w:left="425"/>
      </w:pPr>
      <w:r>
        <w:t>Warner Bros. Discovery reserves the right to substitute the prize(s) for a prize of equivalent or greater monetary value.</w:t>
      </w:r>
    </w:p>
    <w:p w:rsidR="008A2843" w:rsidRDefault="00970BEB" w14:paraId="1208B929" w14:textId="77777777">
      <w:pPr>
        <w:numPr>
          <w:ilvl w:val="0"/>
          <w:numId w:val="4"/>
        </w:numPr>
        <w:ind w:left="425"/>
      </w:pPr>
      <w:r>
        <w:t xml:space="preserve">If the winner(s) can’t be contacted within a reasonable </w:t>
      </w:r>
      <w:proofErr w:type="gramStart"/>
      <w:r>
        <w:t>time period</w:t>
      </w:r>
      <w:proofErr w:type="gramEnd"/>
      <w:r>
        <w:t xml:space="preserve"> or are not able or available to accept the prize for any reason which is beyond Warner Bros. Discovery’s reasonable control, then Warner Bros. Discovery reserves the right to award the prize to another entrant.</w:t>
      </w:r>
    </w:p>
    <w:p w:rsidR="008A2843" w:rsidRDefault="00970BEB" w14:paraId="73B40B0B" w14:textId="77777777">
      <w:pPr>
        <w:numPr>
          <w:ilvl w:val="0"/>
          <w:numId w:val="4"/>
        </w:numPr>
        <w:ind w:left="425"/>
      </w:pPr>
      <w:r>
        <w:t>Prizes are personal to the winners and can’t be transferred to someone else. If the winner can’t accept the prize for any reason (</w:t>
      </w:r>
      <w:proofErr w:type="gramStart"/>
      <w:r>
        <w:t>e.g.</w:t>
      </w:r>
      <w:proofErr w:type="gramEnd"/>
      <w:r>
        <w:t xml:space="preserve"> the winner can’t travel on the required dates), Warner Bros. Discovery can award the prize to another winner.  Prizes are not exchangeable for cash or another item.</w:t>
      </w:r>
    </w:p>
    <w:p w:rsidR="008A2843" w:rsidRDefault="00970BEB" w14:paraId="5D18AB31" w14:textId="77777777">
      <w:pPr>
        <w:numPr>
          <w:ilvl w:val="0"/>
          <w:numId w:val="4"/>
        </w:numPr>
        <w:ind w:left="425"/>
      </w:pPr>
      <w:r>
        <w:t xml:space="preserve">Where the prize includes air travel and/or accommodation, either international or domestic, the winner (and any travel companion) are responsible for paying all additional costs associated with the prize that are not specifically included, including (where applicable) transport to and from the </w:t>
      </w:r>
      <w:r>
        <w:lastRenderedPageBreak/>
        <w:t xml:space="preserve">respective airports, and any other transport (other than the flights awarded as part of the prize), accommodation, meal costs, spending money, insurance, travel documentation and all other incidentals.  Winners must be responsible for having a valid passport and organising and meeting any visa requirements.  </w:t>
      </w:r>
    </w:p>
    <w:p w:rsidR="008A2843" w:rsidRDefault="00970BEB" w14:paraId="166C5CEE" w14:textId="77777777">
      <w:pPr>
        <w:numPr>
          <w:ilvl w:val="0"/>
          <w:numId w:val="4"/>
        </w:numPr>
        <w:ind w:left="425"/>
      </w:pPr>
      <w:r>
        <w:t>Warner Bros. Discovery will not be liable for any prize(s) that do not reach the winners for reasons beyond Warner Bros. Discovery’s reasonable control. Where a prize is being supplied by a third party, Warner Bros. Discovery accepts no responsibility in connection with the provision of the prize, including without limitation, the failure of the winner to receive ownership of, or use of, the prize or any performance issues associated with the prize.</w:t>
      </w:r>
    </w:p>
    <w:p w:rsidR="008A2843" w:rsidRDefault="00970BEB" w14:paraId="5635E00A" w14:textId="77777777">
      <w:pPr>
        <w:numPr>
          <w:ilvl w:val="0"/>
          <w:numId w:val="4"/>
        </w:numPr>
        <w:ind w:left="425"/>
      </w:pPr>
      <w:r>
        <w:t>Warner Bros. Discovery will not be liable for failure to provide (or delay in providing) the Prize resulting from any events, circumstances or causes beyond its reasonable control, including but not limited to acts of god (natural disasters), acts of war or terrorism, national emergencies, issues of public health and safety, mechanical breakdown, industry disputes, riots or failure of communication or power supply or voluntary or involuntary compliance with any regulation, law or order of any government.</w:t>
      </w:r>
    </w:p>
    <w:p w:rsidR="008A2843" w:rsidRDefault="00970BEB" w14:paraId="6BE0C7B5" w14:textId="77777777">
      <w:pPr>
        <w:numPr>
          <w:ilvl w:val="0"/>
          <w:numId w:val="4"/>
        </w:numPr>
        <w:ind w:left="425"/>
      </w:pPr>
      <w:r>
        <w:t>Prizes may be subject to additional terms and conditions imposed by a third party (for example, vouchers may have additional terms and conditions and/or an expiry date or in the case of travel, additional terms and conditions may be imposed by airlines, service providers and venues).</w:t>
      </w:r>
    </w:p>
    <w:p w:rsidR="008A2843" w:rsidRDefault="00970BEB" w14:paraId="295A500F" w14:textId="77777777">
      <w:pPr>
        <w:numPr>
          <w:ilvl w:val="0"/>
          <w:numId w:val="4"/>
        </w:numPr>
        <w:ind w:left="425"/>
      </w:pPr>
      <w:r>
        <w:t xml:space="preserve">Warner Bros. Discovery will not be responsible for any loss or damage suffered by entrants or anyone else </w:t>
      </w:r>
      <w:proofErr w:type="gramStart"/>
      <w:r>
        <w:t>as a result of</w:t>
      </w:r>
      <w:proofErr w:type="gramEnd"/>
      <w:r>
        <w:t>, arising out of, or in any way connected with the Promotion or its prizes.</w:t>
      </w:r>
    </w:p>
    <w:p w:rsidR="008A2843" w:rsidRDefault="00970BEB" w14:paraId="08BE191C" w14:textId="77777777">
      <w:pPr>
        <w:numPr>
          <w:ilvl w:val="0"/>
          <w:numId w:val="4"/>
        </w:numPr>
        <w:ind w:left="425"/>
      </w:pPr>
      <w:r>
        <w:t>Where the Promotion is conducted across social media:</w:t>
      </w:r>
    </w:p>
    <w:p w:rsidR="008A2843" w:rsidRDefault="00970BEB" w14:paraId="7FD5E97C" w14:textId="77777777">
      <w:pPr>
        <w:numPr>
          <w:ilvl w:val="1"/>
          <w:numId w:val="4"/>
        </w:numPr>
        <w:ind w:left="850"/>
      </w:pPr>
      <w:r>
        <w:t>Entrants’ conduct must comply with the rules of that social media platform.</w:t>
      </w:r>
    </w:p>
    <w:p w:rsidR="008A2843" w:rsidRDefault="00970BEB" w14:paraId="4C6B4197" w14:textId="77777777">
      <w:pPr>
        <w:numPr>
          <w:ilvl w:val="1"/>
          <w:numId w:val="4"/>
        </w:numPr>
        <w:spacing w:after="100"/>
        <w:ind w:left="850"/>
      </w:pPr>
      <w:r>
        <w:t xml:space="preserve">The Promotion is in no way sponsored, </w:t>
      </w:r>
      <w:proofErr w:type="gramStart"/>
      <w:r>
        <w:t>endorsed</w:t>
      </w:r>
      <w:proofErr w:type="gramEnd"/>
      <w:r>
        <w:t xml:space="preserve"> or administered by, or associated with Facebook, Twitter, Instagram, TikTok or Snapchat. These social media platforms are in no way responsible for any aspect of the Promotion.</w:t>
      </w:r>
    </w:p>
    <w:p w:rsidR="19C30483" w:rsidP="19C30483" w:rsidRDefault="19C30483" w14:paraId="3CCBB378" w14:textId="54C9A270">
      <w:pPr>
        <w:spacing w:after="100"/>
      </w:pPr>
    </w:p>
    <w:p w:rsidR="008A2843" w:rsidRDefault="00970BEB" w14:paraId="49C02E53" w14:textId="77777777">
      <w:pPr>
        <w:ind w:left="283" w:hanging="360"/>
      </w:pPr>
      <w:r>
        <w:rPr>
          <w:b/>
          <w:color w:val="58A3DF"/>
        </w:rPr>
        <w:t>PERSONAL INFORMATION</w:t>
      </w:r>
    </w:p>
    <w:p w:rsidR="008A2843" w:rsidRDefault="00970BEB" w14:paraId="6CBDF247" w14:textId="77777777">
      <w:pPr>
        <w:numPr>
          <w:ilvl w:val="0"/>
          <w:numId w:val="4"/>
        </w:numPr>
        <w:spacing w:before="200"/>
        <w:ind w:left="425"/>
      </w:pPr>
      <w:r>
        <w:t xml:space="preserve">By entering this Promotion, entrants agree to the use of their names, </w:t>
      </w:r>
      <w:proofErr w:type="gramStart"/>
      <w:r>
        <w:t>photographs</w:t>
      </w:r>
      <w:proofErr w:type="gramEnd"/>
      <w:r>
        <w:t xml:space="preserve"> and likeness for promotional/advertising purposes, and agree to make themselves reasonably available for this purpose.  Any copyright associated with an entry will be owned by Warner Bros. Discovery.</w:t>
      </w:r>
    </w:p>
    <w:p w:rsidR="008A2843" w:rsidP="19C30483" w:rsidRDefault="00970BEB" w14:paraId="3C6DECAC" w14:textId="219E1139">
      <w:pPr>
        <w:numPr>
          <w:ilvl w:val="0"/>
          <w:numId w:val="4"/>
        </w:numPr>
        <w:spacing w:after="100"/>
        <w:ind w:left="425"/>
      </w:pPr>
      <w:r>
        <w:t xml:space="preserve">Warner Bros. Discovery collects and holds personal information provided by entrants for the purposes of administering this Promotion and for future Warner Bros. Discovery promotional purposes.  All personal information provided by entrants will be held by Warner Bros. Discovery and will not be provided to third parties unless otherwise specifically set out.  Under the Privacy Act 2020, entrants have the right to access and correct their personal information.  Please refer to Warner Bros. Discovery’s </w:t>
      </w:r>
      <w:hyperlink r:id="rId11">
        <w:r w:rsidRPr="19C30483">
          <w:rPr>
            <w:color w:val="1155CC"/>
            <w:u w:val="single"/>
          </w:rPr>
          <w:t>Privacy Policy</w:t>
        </w:r>
      </w:hyperlink>
      <w:r>
        <w:t xml:space="preserve"> for more information about how Warner Bros. Discovery uses personal information.            </w:t>
      </w:r>
    </w:p>
    <w:sectPr w:rsidR="008A2843">
      <w:footerReference w:type="default" r:id="rId12"/>
      <w:pgSz w:w="11906" w:h="16838" w:orient="portrait"/>
      <w:pgMar w:top="425" w:right="992" w:bottom="688" w:left="85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55F2" w:rsidRDefault="005B55F2" w14:paraId="285354BC" w14:textId="77777777">
      <w:pPr>
        <w:spacing w:line="240" w:lineRule="auto"/>
      </w:pPr>
      <w:r>
        <w:separator/>
      </w:r>
    </w:p>
  </w:endnote>
  <w:endnote w:type="continuationSeparator" w:id="0">
    <w:p w:rsidR="005B55F2" w:rsidRDefault="005B55F2" w14:paraId="65F5C46F"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2843" w:rsidRDefault="008A2843" w14:paraId="1CDC0DEC" w14:textId="77777777">
    <w:pPr>
      <w:rPr>
        <w:color w:val="99999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55F2" w:rsidRDefault="005B55F2" w14:paraId="7CF21268" w14:textId="77777777">
      <w:pPr>
        <w:spacing w:line="240" w:lineRule="auto"/>
      </w:pPr>
      <w:r>
        <w:separator/>
      </w:r>
    </w:p>
  </w:footnote>
  <w:footnote w:type="continuationSeparator" w:id="0">
    <w:p w:rsidR="005B55F2" w:rsidRDefault="005B55F2" w14:paraId="712122E5" w14:textId="777777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F6D7C"/>
    <w:multiLevelType w:val="hybridMultilevel"/>
    <w:tmpl w:val="0090F8E6"/>
    <w:lvl w:ilvl="0" w:tplc="939C5600">
      <w:start w:val="1"/>
      <w:numFmt w:val="bullet"/>
      <w:lvlText w:val="●"/>
      <w:lvlJc w:val="left"/>
      <w:pPr>
        <w:ind w:left="720" w:hanging="360"/>
      </w:pPr>
      <w:rPr>
        <w:rFonts w:hint="default" w:ascii="Symbol" w:hAnsi="Symbol"/>
        <w:u w:val="none"/>
      </w:rPr>
    </w:lvl>
    <w:lvl w:ilvl="1" w:tplc="B7048944">
      <w:start w:val="1"/>
      <w:numFmt w:val="bullet"/>
      <w:lvlText w:val="○"/>
      <w:lvlJc w:val="left"/>
      <w:pPr>
        <w:ind w:left="1440" w:hanging="360"/>
      </w:pPr>
      <w:rPr>
        <w:rFonts w:hint="default"/>
        <w:u w:val="none"/>
      </w:rPr>
    </w:lvl>
    <w:lvl w:ilvl="2" w:tplc="562A1CFE">
      <w:start w:val="1"/>
      <w:numFmt w:val="bullet"/>
      <w:lvlText w:val="■"/>
      <w:lvlJc w:val="left"/>
      <w:pPr>
        <w:ind w:left="2160" w:hanging="360"/>
      </w:pPr>
      <w:rPr>
        <w:rFonts w:hint="default"/>
        <w:u w:val="none"/>
      </w:rPr>
    </w:lvl>
    <w:lvl w:ilvl="3" w:tplc="91D29320">
      <w:start w:val="1"/>
      <w:numFmt w:val="bullet"/>
      <w:lvlText w:val="●"/>
      <w:lvlJc w:val="left"/>
      <w:pPr>
        <w:ind w:left="2880" w:hanging="360"/>
      </w:pPr>
      <w:rPr>
        <w:rFonts w:hint="default"/>
        <w:u w:val="none"/>
      </w:rPr>
    </w:lvl>
    <w:lvl w:ilvl="4" w:tplc="C6ECC470">
      <w:start w:val="1"/>
      <w:numFmt w:val="bullet"/>
      <w:lvlText w:val="○"/>
      <w:lvlJc w:val="left"/>
      <w:pPr>
        <w:ind w:left="3600" w:hanging="360"/>
      </w:pPr>
      <w:rPr>
        <w:rFonts w:hint="default"/>
        <w:u w:val="none"/>
      </w:rPr>
    </w:lvl>
    <w:lvl w:ilvl="5" w:tplc="A8DA4708">
      <w:start w:val="1"/>
      <w:numFmt w:val="bullet"/>
      <w:lvlText w:val="■"/>
      <w:lvlJc w:val="left"/>
      <w:pPr>
        <w:ind w:left="4320" w:hanging="360"/>
      </w:pPr>
      <w:rPr>
        <w:rFonts w:hint="default"/>
        <w:u w:val="none"/>
      </w:rPr>
    </w:lvl>
    <w:lvl w:ilvl="6" w:tplc="6E8A2186">
      <w:start w:val="1"/>
      <w:numFmt w:val="bullet"/>
      <w:lvlText w:val="●"/>
      <w:lvlJc w:val="left"/>
      <w:pPr>
        <w:ind w:left="5040" w:hanging="360"/>
      </w:pPr>
      <w:rPr>
        <w:rFonts w:hint="default"/>
        <w:u w:val="none"/>
      </w:rPr>
    </w:lvl>
    <w:lvl w:ilvl="7" w:tplc="9C5608BC">
      <w:start w:val="1"/>
      <w:numFmt w:val="bullet"/>
      <w:lvlText w:val="○"/>
      <w:lvlJc w:val="left"/>
      <w:pPr>
        <w:ind w:left="5760" w:hanging="360"/>
      </w:pPr>
      <w:rPr>
        <w:rFonts w:hint="default"/>
        <w:u w:val="none"/>
      </w:rPr>
    </w:lvl>
    <w:lvl w:ilvl="8" w:tplc="7C3A2770">
      <w:start w:val="1"/>
      <w:numFmt w:val="bullet"/>
      <w:lvlText w:val="■"/>
      <w:lvlJc w:val="left"/>
      <w:pPr>
        <w:ind w:left="6480" w:hanging="360"/>
      </w:pPr>
      <w:rPr>
        <w:rFonts w:hint="default"/>
        <w:u w:val="none"/>
      </w:rPr>
    </w:lvl>
  </w:abstractNum>
  <w:abstractNum w:abstractNumId="1" w15:restartNumberingAfterBreak="0">
    <w:nsid w:val="12CD6785"/>
    <w:multiLevelType w:val="hybridMultilevel"/>
    <w:tmpl w:val="B1381DD0"/>
    <w:lvl w:ilvl="0" w:tplc="F4FADB58">
      <w:start w:val="1"/>
      <w:numFmt w:val="bullet"/>
      <w:lvlText w:val="●"/>
      <w:lvlJc w:val="left"/>
      <w:pPr>
        <w:ind w:left="720" w:hanging="360"/>
      </w:pPr>
      <w:rPr>
        <w:rFonts w:hint="default" w:ascii="Symbol" w:hAnsi="Symbol"/>
      </w:rPr>
    </w:lvl>
    <w:lvl w:ilvl="1" w:tplc="3CCE3C28">
      <w:start w:val="1"/>
      <w:numFmt w:val="bullet"/>
      <w:lvlText w:val="o"/>
      <w:lvlJc w:val="left"/>
      <w:pPr>
        <w:ind w:left="1440" w:hanging="360"/>
      </w:pPr>
      <w:rPr>
        <w:rFonts w:hint="default" w:ascii="Courier New" w:hAnsi="Courier New"/>
      </w:rPr>
    </w:lvl>
    <w:lvl w:ilvl="2" w:tplc="4B349D1E">
      <w:start w:val="1"/>
      <w:numFmt w:val="bullet"/>
      <w:lvlText w:val=""/>
      <w:lvlJc w:val="left"/>
      <w:pPr>
        <w:ind w:left="2160" w:hanging="360"/>
      </w:pPr>
      <w:rPr>
        <w:rFonts w:hint="default" w:ascii="Wingdings" w:hAnsi="Wingdings"/>
      </w:rPr>
    </w:lvl>
    <w:lvl w:ilvl="3" w:tplc="326CD2D0">
      <w:start w:val="1"/>
      <w:numFmt w:val="bullet"/>
      <w:lvlText w:val=""/>
      <w:lvlJc w:val="left"/>
      <w:pPr>
        <w:ind w:left="2880" w:hanging="360"/>
      </w:pPr>
      <w:rPr>
        <w:rFonts w:hint="default" w:ascii="Symbol" w:hAnsi="Symbol"/>
      </w:rPr>
    </w:lvl>
    <w:lvl w:ilvl="4" w:tplc="2D22E332">
      <w:start w:val="1"/>
      <w:numFmt w:val="bullet"/>
      <w:lvlText w:val="o"/>
      <w:lvlJc w:val="left"/>
      <w:pPr>
        <w:ind w:left="3600" w:hanging="360"/>
      </w:pPr>
      <w:rPr>
        <w:rFonts w:hint="default" w:ascii="Courier New" w:hAnsi="Courier New"/>
      </w:rPr>
    </w:lvl>
    <w:lvl w:ilvl="5" w:tplc="87486028">
      <w:start w:val="1"/>
      <w:numFmt w:val="bullet"/>
      <w:lvlText w:val=""/>
      <w:lvlJc w:val="left"/>
      <w:pPr>
        <w:ind w:left="4320" w:hanging="360"/>
      </w:pPr>
      <w:rPr>
        <w:rFonts w:hint="default" w:ascii="Wingdings" w:hAnsi="Wingdings"/>
      </w:rPr>
    </w:lvl>
    <w:lvl w:ilvl="6" w:tplc="52668900">
      <w:start w:val="1"/>
      <w:numFmt w:val="bullet"/>
      <w:lvlText w:val=""/>
      <w:lvlJc w:val="left"/>
      <w:pPr>
        <w:ind w:left="5040" w:hanging="360"/>
      </w:pPr>
      <w:rPr>
        <w:rFonts w:hint="default" w:ascii="Symbol" w:hAnsi="Symbol"/>
      </w:rPr>
    </w:lvl>
    <w:lvl w:ilvl="7" w:tplc="4E28BD52">
      <w:start w:val="1"/>
      <w:numFmt w:val="bullet"/>
      <w:lvlText w:val="o"/>
      <w:lvlJc w:val="left"/>
      <w:pPr>
        <w:ind w:left="5760" w:hanging="360"/>
      </w:pPr>
      <w:rPr>
        <w:rFonts w:hint="default" w:ascii="Courier New" w:hAnsi="Courier New"/>
      </w:rPr>
    </w:lvl>
    <w:lvl w:ilvl="8" w:tplc="659A209A">
      <w:start w:val="1"/>
      <w:numFmt w:val="bullet"/>
      <w:lvlText w:val=""/>
      <w:lvlJc w:val="left"/>
      <w:pPr>
        <w:ind w:left="6480" w:hanging="360"/>
      </w:pPr>
      <w:rPr>
        <w:rFonts w:hint="default" w:ascii="Wingdings" w:hAnsi="Wingdings"/>
      </w:rPr>
    </w:lvl>
  </w:abstractNum>
  <w:abstractNum w:abstractNumId="2" w15:restartNumberingAfterBreak="0">
    <w:nsid w:val="3411336D"/>
    <w:multiLevelType w:val="multilevel"/>
    <w:tmpl w:val="20FA88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6895497"/>
    <w:multiLevelType w:val="multilevel"/>
    <w:tmpl w:val="FDF2EFE0"/>
    <w:lvl w:ilvl="0">
      <w:start w:val="1"/>
      <w:numFmt w:val="decimal"/>
      <w:lvlText w:val="%1."/>
      <w:lvlJc w:val="left"/>
      <w:pPr>
        <w:ind w:left="720" w:hanging="360"/>
      </w:pPr>
      <w:rPr>
        <w:rFonts w:ascii="Arial" w:hAnsi="Arial" w:eastAsia="Arial" w:cs="Arial"/>
        <w:b w:val="0"/>
        <w:i w:val="0"/>
        <w:smallCaps w:val="0"/>
        <w:strike w:val="0"/>
        <w:color w:val="000000"/>
        <w:sz w:val="22"/>
        <w:szCs w:val="22"/>
        <w:u w:val="none"/>
        <w:shd w:val="clear" w:color="auto" w:fill="auto"/>
        <w:vertAlign w:val="baseline"/>
      </w:rPr>
    </w:lvl>
    <w:lvl w:ilvl="1">
      <w:start w:val="1"/>
      <w:numFmt w:val="lowerLetter"/>
      <w:lvlText w:val="%2."/>
      <w:lvlJc w:val="left"/>
      <w:pPr>
        <w:ind w:left="1440" w:hanging="360"/>
      </w:pPr>
      <w:rPr>
        <w:rFonts w:ascii="Arial" w:hAnsi="Arial" w:eastAsia="Arial" w:cs="Arial"/>
        <w:b w:val="0"/>
        <w:i w:val="0"/>
        <w:smallCaps w:val="0"/>
        <w:strike w:val="0"/>
        <w:color w:val="000000"/>
        <w:sz w:val="22"/>
        <w:szCs w:val="22"/>
        <w:u w:val="none"/>
        <w:shd w:val="clear" w:color="auto" w:fill="auto"/>
        <w:vertAlign w:val="baseline"/>
      </w:rPr>
    </w:lvl>
    <w:lvl w:ilvl="2">
      <w:start w:val="1"/>
      <w:numFmt w:val="lowerRoman"/>
      <w:lvlText w:val="%3."/>
      <w:lvlJc w:val="right"/>
      <w:pPr>
        <w:ind w:left="2160" w:hanging="360"/>
      </w:pPr>
      <w:rPr>
        <w:rFonts w:ascii="Arial" w:hAnsi="Arial" w:eastAsia="Arial" w:cs="Arial"/>
        <w:b w:val="0"/>
        <w:i w:val="0"/>
        <w:smallCaps w:val="0"/>
        <w:strike w:val="0"/>
        <w:color w:val="000000"/>
        <w:sz w:val="22"/>
        <w:szCs w:val="22"/>
        <w:u w:val="none"/>
        <w:shd w:val="clear" w:color="auto" w:fill="auto"/>
        <w:vertAlign w:val="baseline"/>
      </w:rPr>
    </w:lvl>
    <w:lvl w:ilvl="3">
      <w:start w:val="1"/>
      <w:numFmt w:val="decimal"/>
      <w:lvlText w:val="%4."/>
      <w:lvlJc w:val="left"/>
      <w:pPr>
        <w:ind w:left="2880" w:hanging="360"/>
      </w:pPr>
      <w:rPr>
        <w:rFonts w:ascii="Arial" w:hAnsi="Arial" w:eastAsia="Arial" w:cs="Arial"/>
        <w:b w:val="0"/>
        <w:i w:val="0"/>
        <w:smallCaps w:val="0"/>
        <w:strike w:val="0"/>
        <w:color w:val="000000"/>
        <w:sz w:val="22"/>
        <w:szCs w:val="22"/>
        <w:u w:val="none"/>
        <w:shd w:val="clear" w:color="auto" w:fill="auto"/>
        <w:vertAlign w:val="baseline"/>
      </w:rPr>
    </w:lvl>
    <w:lvl w:ilvl="4">
      <w:start w:val="1"/>
      <w:numFmt w:val="lowerLetter"/>
      <w:lvlText w:val="%5."/>
      <w:lvlJc w:val="left"/>
      <w:pPr>
        <w:ind w:left="3600" w:hanging="360"/>
      </w:pPr>
      <w:rPr>
        <w:rFonts w:ascii="Arial" w:hAnsi="Arial" w:eastAsia="Arial" w:cs="Arial"/>
        <w:b w:val="0"/>
        <w:i w:val="0"/>
        <w:smallCaps w:val="0"/>
        <w:strike w:val="0"/>
        <w:color w:val="000000"/>
        <w:sz w:val="22"/>
        <w:szCs w:val="22"/>
        <w:u w:val="none"/>
        <w:shd w:val="clear" w:color="auto" w:fill="auto"/>
        <w:vertAlign w:val="baseline"/>
      </w:rPr>
    </w:lvl>
    <w:lvl w:ilvl="5">
      <w:start w:val="1"/>
      <w:numFmt w:val="lowerRoman"/>
      <w:lvlText w:val="%6."/>
      <w:lvlJc w:val="right"/>
      <w:pPr>
        <w:ind w:left="4320" w:hanging="360"/>
      </w:pPr>
      <w:rPr>
        <w:rFonts w:ascii="Arial" w:hAnsi="Arial" w:eastAsia="Arial" w:cs="Arial"/>
        <w:b w:val="0"/>
        <w:i w:val="0"/>
        <w:smallCaps w:val="0"/>
        <w:strike w:val="0"/>
        <w:color w:val="000000"/>
        <w:sz w:val="22"/>
        <w:szCs w:val="22"/>
        <w:u w:val="none"/>
        <w:shd w:val="clear" w:color="auto" w:fill="auto"/>
        <w:vertAlign w:val="baseline"/>
      </w:rPr>
    </w:lvl>
    <w:lvl w:ilvl="6">
      <w:start w:val="1"/>
      <w:numFmt w:val="decimal"/>
      <w:lvlText w:val="%7."/>
      <w:lvlJc w:val="left"/>
      <w:pPr>
        <w:ind w:left="5040" w:hanging="360"/>
      </w:pPr>
      <w:rPr>
        <w:rFonts w:ascii="Arial" w:hAnsi="Arial" w:eastAsia="Arial" w:cs="Arial"/>
        <w:b w:val="0"/>
        <w:i w:val="0"/>
        <w:smallCaps w:val="0"/>
        <w:strike w:val="0"/>
        <w:color w:val="000000"/>
        <w:sz w:val="22"/>
        <w:szCs w:val="22"/>
        <w:u w:val="none"/>
        <w:shd w:val="clear" w:color="auto" w:fill="auto"/>
        <w:vertAlign w:val="baseline"/>
      </w:rPr>
    </w:lvl>
    <w:lvl w:ilvl="7">
      <w:start w:val="1"/>
      <w:numFmt w:val="lowerLetter"/>
      <w:lvlText w:val="%8."/>
      <w:lvlJc w:val="left"/>
      <w:pPr>
        <w:ind w:left="5760" w:hanging="360"/>
      </w:pPr>
      <w:rPr>
        <w:rFonts w:ascii="Arial" w:hAnsi="Arial" w:eastAsia="Arial" w:cs="Arial"/>
        <w:b w:val="0"/>
        <w:i w:val="0"/>
        <w:smallCaps w:val="0"/>
        <w:strike w:val="0"/>
        <w:color w:val="000000"/>
        <w:sz w:val="22"/>
        <w:szCs w:val="22"/>
        <w:u w:val="none"/>
        <w:shd w:val="clear" w:color="auto" w:fill="auto"/>
        <w:vertAlign w:val="baseline"/>
      </w:rPr>
    </w:lvl>
    <w:lvl w:ilvl="8">
      <w:start w:val="1"/>
      <w:numFmt w:val="lowerRoman"/>
      <w:lvlText w:val="%9."/>
      <w:lvlJc w:val="right"/>
      <w:pPr>
        <w:ind w:left="6480" w:hanging="360"/>
      </w:pPr>
      <w:rPr>
        <w:rFonts w:ascii="Arial" w:hAnsi="Arial" w:eastAsia="Arial" w:cs="Arial"/>
        <w:b w:val="0"/>
        <w:i w:val="0"/>
        <w:smallCaps w:val="0"/>
        <w:strike w:val="0"/>
        <w:color w:val="000000"/>
        <w:sz w:val="22"/>
        <w:szCs w:val="22"/>
        <w:u w:val="none"/>
        <w:shd w:val="clear" w:color="auto" w:fill="auto"/>
        <w:vertAlign w:val="baseline"/>
      </w:rPr>
    </w:lvl>
  </w:abstractNum>
  <w:abstractNum w:abstractNumId="4" w15:restartNumberingAfterBreak="0">
    <w:nsid w:val="6EA337C0"/>
    <w:multiLevelType w:val="multilevel"/>
    <w:tmpl w:val="FBA22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8F6772"/>
    <w:multiLevelType w:val="multilevel"/>
    <w:tmpl w:val="A976C3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52269387">
    <w:abstractNumId w:val="1"/>
  </w:num>
  <w:num w:numId="2" w16cid:durableId="373307476">
    <w:abstractNumId w:val="4"/>
  </w:num>
  <w:num w:numId="3" w16cid:durableId="1505391331">
    <w:abstractNumId w:val="0"/>
  </w:num>
  <w:num w:numId="4" w16cid:durableId="1164055124">
    <w:abstractNumId w:val="3"/>
  </w:num>
  <w:num w:numId="5" w16cid:durableId="418982975">
    <w:abstractNumId w:val="2"/>
  </w:num>
  <w:num w:numId="6" w16cid:durableId="1606617563">
    <w:abstractNumId w:val="5"/>
  </w:num>
</w:numbering>
</file>

<file path=word/people.xml><?xml version="1.0" encoding="utf-8"?>
<w15:people xmlns:mc="http://schemas.openxmlformats.org/markup-compatibility/2006" xmlns:w15="http://schemas.microsoft.com/office/word/2012/wordml" mc:Ignorable="w15">
  <w15:person w15:author="Danish, Jacqui">
    <w15:presenceInfo w15:providerId="AD" w15:userId="S::jacquelinel.danish@wbd.com::5151bfbe-3255-4b98-a072-8fd7291333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43"/>
    <w:rsid w:val="000235A2"/>
    <w:rsid w:val="000809BB"/>
    <w:rsid w:val="005B55F2"/>
    <w:rsid w:val="008A2843"/>
    <w:rsid w:val="00970BEB"/>
    <w:rsid w:val="00BC6AC7"/>
    <w:rsid w:val="10C2CEE5"/>
    <w:rsid w:val="14966BD6"/>
    <w:rsid w:val="14CCC2BC"/>
    <w:rsid w:val="151508FE"/>
    <w:rsid w:val="18A25E9D"/>
    <w:rsid w:val="18F0CA2C"/>
    <w:rsid w:val="19C30483"/>
    <w:rsid w:val="1FA77C29"/>
    <w:rsid w:val="2029395A"/>
    <w:rsid w:val="20825B47"/>
    <w:rsid w:val="21B4EE0B"/>
    <w:rsid w:val="227B12AA"/>
    <w:rsid w:val="2B71001A"/>
    <w:rsid w:val="2E987352"/>
    <w:rsid w:val="2F806E00"/>
    <w:rsid w:val="336ECFBC"/>
    <w:rsid w:val="3466F26A"/>
    <w:rsid w:val="350AA01D"/>
    <w:rsid w:val="392CB586"/>
    <w:rsid w:val="3A6B958B"/>
    <w:rsid w:val="3AC7FF3D"/>
    <w:rsid w:val="3C4C8EB1"/>
    <w:rsid w:val="3D256850"/>
    <w:rsid w:val="44DC858E"/>
    <w:rsid w:val="48A879E9"/>
    <w:rsid w:val="4C90159F"/>
    <w:rsid w:val="4DD25EB1"/>
    <w:rsid w:val="58678827"/>
    <w:rsid w:val="59EF5E80"/>
    <w:rsid w:val="5F863C7C"/>
    <w:rsid w:val="63F01583"/>
    <w:rsid w:val="649D8E46"/>
    <w:rsid w:val="67DCB172"/>
    <w:rsid w:val="6BA7E34C"/>
    <w:rsid w:val="6FF8498D"/>
    <w:rsid w:val="7242DF70"/>
    <w:rsid w:val="72F7981D"/>
    <w:rsid w:val="7C9C3584"/>
    <w:rsid w:val="7CBE45F7"/>
    <w:rsid w:val="7CD20E4E"/>
    <w:rsid w:val="7E0FDCC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3636"/>
  <w15:docId w15:val="{89278BF5-8D41-47A1-81B9-48FE0BC79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en-GB"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after="200"/>
      <w:ind w:left="720" w:hanging="360"/>
      <w:outlineLvl w:val="0"/>
    </w:pPr>
    <w:rPr>
      <w:rFonts w:ascii="Calibri" w:hAnsi="Calibri" w:eastAsia="Calibri" w:cs="Calibri"/>
      <w:sz w:val="20"/>
      <w:szCs w:val="20"/>
    </w:rPr>
  </w:style>
  <w:style w:type="paragraph" w:styleId="Heading2">
    <w:name w:val="heading 2"/>
    <w:basedOn w:val="Normal"/>
    <w:next w:val="Normal"/>
    <w:uiPriority w:val="9"/>
    <w:semiHidden/>
    <w:unhideWhenUsed/>
    <w:qFormat/>
    <w:pPr>
      <w:keepNext/>
      <w:keepLines/>
      <w:spacing w:after="200"/>
      <w:ind w:left="708" w:hanging="360"/>
      <w:outlineLvl w:val="1"/>
    </w:pPr>
    <w:rPr>
      <w:rFonts w:ascii="Calibri" w:hAnsi="Calibri" w:eastAsia="Calibri" w:cs="Calibri"/>
      <w:sz w:val="20"/>
      <w:szCs w:val="20"/>
    </w:rPr>
  </w:style>
  <w:style w:type="paragraph" w:styleId="Heading3">
    <w:name w:val="heading 3"/>
    <w:basedOn w:val="Normal"/>
    <w:next w:val="Normal"/>
    <w:uiPriority w:val="9"/>
    <w:semiHidden/>
    <w:unhideWhenUsed/>
    <w:qFormat/>
    <w:pPr>
      <w:keepNext/>
      <w:keepLines/>
      <w:spacing w:after="200"/>
      <w:ind w:left="1133" w:hanging="360"/>
      <w:outlineLvl w:val="2"/>
    </w:pPr>
    <w:rPr>
      <w:rFonts w:ascii="Calibri" w:hAnsi="Calibri" w:eastAsia="Calibri" w:cs="Calibri"/>
      <w:sz w:val="20"/>
      <w:szCs w:val="20"/>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jc w:val="center"/>
    </w:pPr>
    <w:rPr>
      <w:rFonts w:ascii="Montserrat SemiBold" w:hAnsi="Montserrat SemiBold" w:eastAsia="Montserrat SemiBold" w:cs="Montserrat SemiBold"/>
      <w:color w:val="58A3DF"/>
      <w:sz w:val="36"/>
      <w:szCs w:val="36"/>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970BEB"/>
    <w:pPr>
      <w:spacing w:line="240" w:lineRule="auto"/>
    </w:pPr>
  </w:style>
  <w:style w:type="character" w:styleId="CommentReference">
    <w:name w:val="annotation reference"/>
    <w:basedOn w:val="DefaultParagraphFont"/>
    <w:uiPriority w:val="99"/>
    <w:semiHidden/>
    <w:unhideWhenUsed/>
    <w:rsid w:val="00970BEB"/>
    <w:rPr>
      <w:sz w:val="16"/>
      <w:szCs w:val="16"/>
    </w:rPr>
  </w:style>
  <w:style w:type="paragraph" w:styleId="CommentText">
    <w:name w:val="annotation text"/>
    <w:basedOn w:val="Normal"/>
    <w:link w:val="CommentTextChar"/>
    <w:uiPriority w:val="99"/>
    <w:semiHidden/>
    <w:unhideWhenUsed/>
    <w:rsid w:val="00970BEB"/>
    <w:pPr>
      <w:spacing w:line="240" w:lineRule="auto"/>
    </w:pPr>
    <w:rPr>
      <w:sz w:val="20"/>
      <w:szCs w:val="20"/>
    </w:rPr>
  </w:style>
  <w:style w:type="character" w:styleId="CommentTextChar" w:customStyle="1">
    <w:name w:val="Comment Text Char"/>
    <w:basedOn w:val="DefaultParagraphFont"/>
    <w:link w:val="CommentText"/>
    <w:uiPriority w:val="99"/>
    <w:semiHidden/>
    <w:rsid w:val="00970BEB"/>
    <w:rPr>
      <w:sz w:val="20"/>
      <w:szCs w:val="20"/>
    </w:rPr>
  </w:style>
  <w:style w:type="paragraph" w:styleId="CommentSubject">
    <w:name w:val="annotation subject"/>
    <w:basedOn w:val="CommentText"/>
    <w:next w:val="CommentText"/>
    <w:link w:val="CommentSubjectChar"/>
    <w:uiPriority w:val="99"/>
    <w:semiHidden/>
    <w:unhideWhenUsed/>
    <w:rsid w:val="00970BEB"/>
    <w:rPr>
      <w:b/>
      <w:bCs/>
    </w:rPr>
  </w:style>
  <w:style w:type="character" w:styleId="CommentSubjectChar" w:customStyle="1">
    <w:name w:val="Comment Subject Char"/>
    <w:basedOn w:val="CommentTextChar"/>
    <w:link w:val="CommentSubject"/>
    <w:uiPriority w:val="99"/>
    <w:semiHidden/>
    <w:rsid w:val="00970B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cdn.fullscreen.nz/aem/corporate/NZ_Sites_Privacy_Notice_Cookies_Tracking_Technologies_Notice_July_2022_.docx_2_.pdf"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s xmlns="d83382fa-a33a-4731-b191-64d2ed40a16a" xsi:nil="true"/>
    <MigrationWizId xmlns="d83382fa-a33a-4731-b191-64d2ed40a16a" xsi:nil="true"/>
    <TaxCatchAll xmlns="cc914613-5acc-4a95-8e05-0adee6f232a8" xsi:nil="true"/>
    <lcf76f155ced4ddcb4097134ff3c332f xmlns="d83382fa-a33a-4731-b191-64d2ed40a16a">
      <Terms xmlns="http://schemas.microsoft.com/office/infopath/2007/PartnerControls"/>
    </lcf76f155ced4ddcb4097134ff3c332f>
    <MigrationWizIdVersion xmlns="d83382fa-a33a-4731-b191-64d2ed40a1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524F1756A25A4D997F28D75D14E559" ma:contentTypeVersion="17" ma:contentTypeDescription="Create a new document." ma:contentTypeScope="" ma:versionID="5cdf32fef9bdd3b517585dbf93da388e">
  <xsd:schema xmlns:xsd="http://www.w3.org/2001/XMLSchema" xmlns:xs="http://www.w3.org/2001/XMLSchema" xmlns:p="http://schemas.microsoft.com/office/2006/metadata/properties" xmlns:ns2="d83382fa-a33a-4731-b191-64d2ed40a16a" xmlns:ns3="cc914613-5acc-4a95-8e05-0adee6f232a8" targetNamespace="http://schemas.microsoft.com/office/2006/metadata/properties" ma:root="true" ma:fieldsID="1c03fda861f948a35f098c4710b5c9fa" ns2:_="" ns3:_="">
    <xsd:import namespace="d83382fa-a33a-4731-b191-64d2ed40a16a"/>
    <xsd:import namespace="cc914613-5acc-4a95-8e05-0adee6f232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3382fa-a33a-4731-b191-64d2ed40a16a"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826ec5c-493e-4660-b891-f5a407c63b88"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14613-5acc-4a95-8e05-0adee6f232a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f1edd18-fe9e-4c41-aff9-036e8a697c39}" ma:internalName="TaxCatchAll" ma:showField="CatchAllData" ma:web="cc914613-5acc-4a95-8e05-0adee6f232a8">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8ABE9-648B-4B79-872E-15E5FBE7FE8C}">
  <ds:schemaRefs>
    <ds:schemaRef ds:uri="http://schemas.microsoft.com/office/2006/metadata/properties"/>
    <ds:schemaRef ds:uri="http://schemas.microsoft.com/office/infopath/2007/PartnerControls"/>
    <ds:schemaRef ds:uri="d83382fa-a33a-4731-b191-64d2ed40a16a"/>
    <ds:schemaRef ds:uri="cc914613-5acc-4a95-8e05-0adee6f232a8"/>
  </ds:schemaRefs>
</ds:datastoreItem>
</file>

<file path=customXml/itemProps2.xml><?xml version="1.0" encoding="utf-8"?>
<ds:datastoreItem xmlns:ds="http://schemas.openxmlformats.org/officeDocument/2006/customXml" ds:itemID="{B9DE447A-83A9-403A-991A-F1B9A197F28F}">
  <ds:schemaRefs>
    <ds:schemaRef ds:uri="http://schemas.microsoft.com/sharepoint/v3/contenttype/forms"/>
  </ds:schemaRefs>
</ds:datastoreItem>
</file>

<file path=customXml/itemProps3.xml><?xml version="1.0" encoding="utf-8"?>
<ds:datastoreItem xmlns:ds="http://schemas.openxmlformats.org/officeDocument/2006/customXml" ds:itemID="{ADB5F106-EE94-401C-9079-D7FE69BC9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3382fa-a33a-4731-b191-64d2ed40a16a"/>
    <ds:schemaRef ds:uri="cc914613-5acc-4a95-8e05-0adee6f232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Danish, Jacqui</dc:creator>
  <cp:lastModifiedBy>Patterson, Megan</cp:lastModifiedBy>
  <cp:revision>3</cp:revision>
  <dcterms:created xsi:type="dcterms:W3CDTF">2023-11-05T23:42:00Z</dcterms:created>
  <dcterms:modified xsi:type="dcterms:W3CDTF">2023-11-06T20:06:02Z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0x010100D7524F1756A25A4D997F28D75D14E559</vt:lpwstr>
  </property>
  <property fmtid="{D5CDD505-2E9C-101B-9397-08002B2CF9AE}" pid="3" name="MediaServiceImageTags">
    <vt:lpwstr/>
  </property>
</Properties>
</file>